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25" w:rsidRPr="00AD4E3E" w:rsidRDefault="00933E25" w:rsidP="00933E2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Name: Alex </w:t>
      </w:r>
      <w:proofErr w:type="spellStart"/>
      <w:r w:rsidRPr="00AD4E3E">
        <w:rPr>
          <w:rFonts w:asciiTheme="majorBidi" w:hAnsiTheme="majorBidi" w:cstheme="majorBidi"/>
          <w:sz w:val="24"/>
          <w:szCs w:val="24"/>
        </w:rPr>
        <w:t>Chertok</w:t>
      </w:r>
      <w:proofErr w:type="spellEnd"/>
      <w:r w:rsidRPr="00AD4E3E">
        <w:rPr>
          <w:rFonts w:asciiTheme="majorBidi" w:hAnsiTheme="majorBidi" w:cstheme="majorBidi"/>
          <w:sz w:val="24"/>
          <w:szCs w:val="24"/>
        </w:rPr>
        <w:t xml:space="preserve">                                       </w:t>
      </w:r>
      <w:r w:rsidR="00196370" w:rsidRPr="00AD4E3E">
        <w:rPr>
          <w:rFonts w:asciiTheme="majorBidi" w:hAnsiTheme="majorBidi" w:cstheme="majorBidi"/>
          <w:sz w:val="24"/>
          <w:szCs w:val="24"/>
        </w:rPr>
        <w:tab/>
      </w:r>
      <w:r w:rsidRPr="00AD4E3E">
        <w:rPr>
          <w:rFonts w:asciiTheme="majorBidi" w:hAnsiTheme="majorBidi" w:cstheme="majorBidi"/>
          <w:sz w:val="24"/>
          <w:szCs w:val="24"/>
        </w:rPr>
        <w:t>Age/Grade Level: 10th Grade</w:t>
      </w:r>
    </w:p>
    <w:p w:rsidR="00933E25" w:rsidRPr="00AD4E3E" w:rsidRDefault="00933E25" w:rsidP="0019637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Subject Area(s): English                                 </w:t>
      </w:r>
      <w:r w:rsidR="00196370" w:rsidRPr="00AD4E3E">
        <w:rPr>
          <w:rFonts w:asciiTheme="majorBidi" w:hAnsiTheme="majorBidi" w:cstheme="majorBidi"/>
          <w:sz w:val="24"/>
          <w:szCs w:val="24"/>
        </w:rPr>
        <w:tab/>
      </w:r>
      <w:r w:rsidRPr="00AD4E3E">
        <w:rPr>
          <w:rFonts w:asciiTheme="majorBidi" w:hAnsiTheme="majorBidi" w:cstheme="majorBidi"/>
          <w:sz w:val="24"/>
          <w:szCs w:val="24"/>
        </w:rPr>
        <w:t xml:space="preserve">Unit Title: Literary Devices </w:t>
      </w:r>
    </w:p>
    <w:p w:rsidR="00933E25" w:rsidRPr="00AD4E3E" w:rsidRDefault="00933E25" w:rsidP="00933E2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Lesson Title: Tone of the Petrified Man        </w:t>
      </w:r>
      <w:r w:rsidR="00196370" w:rsidRPr="00AD4E3E">
        <w:rPr>
          <w:rFonts w:asciiTheme="majorBidi" w:hAnsiTheme="majorBidi" w:cstheme="majorBidi"/>
          <w:sz w:val="24"/>
          <w:szCs w:val="24"/>
        </w:rPr>
        <w:tab/>
      </w:r>
      <w:r w:rsidR="00196370" w:rsidRPr="00AD4E3E">
        <w:rPr>
          <w:rFonts w:asciiTheme="majorBidi" w:hAnsiTheme="majorBidi" w:cstheme="majorBidi"/>
          <w:sz w:val="24"/>
          <w:szCs w:val="24"/>
        </w:rPr>
        <w:tab/>
      </w:r>
      <w:r w:rsidRPr="00AD4E3E">
        <w:rPr>
          <w:rFonts w:asciiTheme="majorBidi" w:hAnsiTheme="majorBidi" w:cstheme="majorBidi"/>
          <w:sz w:val="24"/>
          <w:szCs w:val="24"/>
        </w:rPr>
        <w:t>Estimated Time: 60 Minutes</w:t>
      </w:r>
    </w:p>
    <w:p w:rsidR="00933E25" w:rsidRPr="00AD4E3E" w:rsidRDefault="00933E25" w:rsidP="00933E2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ins w:id="0" w:author="Gayle Thieman" w:date="2011-08-13T10:11:00Z">
        <w:r w:rsidR="0068171D">
          <w:rPr>
            <w:rFonts w:asciiTheme="majorBidi" w:hAnsiTheme="majorBidi" w:cstheme="majorBidi"/>
            <w:sz w:val="24"/>
            <w:szCs w:val="24"/>
          </w:rPr>
          <w:t>Well written</w:t>
        </w:r>
        <w:proofErr w:type="gramEnd"/>
        <w:r w:rsidR="0068171D">
          <w:rPr>
            <w:rFonts w:asciiTheme="majorBidi" w:hAnsiTheme="majorBidi" w:cstheme="majorBidi"/>
            <w:sz w:val="24"/>
            <w:szCs w:val="24"/>
          </w:rPr>
          <w:t xml:space="preserve"> lesson.   Series of reading, drawing activities builds student comprehension in an engaging manner. </w:t>
        </w:r>
      </w:ins>
      <w:ins w:id="1" w:author="Gayle Thieman" w:date="2011-08-13T10:19:00Z">
        <w:r w:rsidR="00485A42">
          <w:rPr>
            <w:rFonts w:asciiTheme="majorBidi" w:hAnsiTheme="majorBidi" w:cstheme="majorBidi"/>
            <w:sz w:val="24"/>
            <w:szCs w:val="24"/>
          </w:rPr>
          <w:t xml:space="preserve"> 10/10</w:t>
        </w:r>
      </w:ins>
    </w:p>
    <w:p w:rsidR="00933E25" w:rsidRPr="00AD4E3E" w:rsidRDefault="00933E25" w:rsidP="001E07BA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Purpose:</w:t>
      </w:r>
    </w:p>
    <w:p w:rsidR="00933E25" w:rsidRPr="00AD4E3E" w:rsidRDefault="00933E25" w:rsidP="001E07B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Students will identify and evaluate a writer’s tone to better understand literature. </w:t>
      </w:r>
    </w:p>
    <w:p w:rsidR="00933E25" w:rsidRPr="00AD4E3E" w:rsidRDefault="00933E25" w:rsidP="00933E25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Curriculum Framing Questions:  </w:t>
      </w:r>
    </w:p>
    <w:p w:rsidR="00933E25" w:rsidRPr="00AD4E3E" w:rsidRDefault="00933E25" w:rsidP="00196370">
      <w:pPr>
        <w:pStyle w:val="ListParagraph"/>
        <w:numPr>
          <w:ilvl w:val="0"/>
          <w:numId w:val="6"/>
          <w:numberingChange w:id="2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Essential Question: How do literary devices deepen meaning?</w:t>
      </w:r>
    </w:p>
    <w:p w:rsidR="00933E25" w:rsidRPr="00AD4E3E" w:rsidRDefault="00933E25" w:rsidP="00196370">
      <w:pPr>
        <w:pStyle w:val="ListParagraph"/>
        <w:numPr>
          <w:ilvl w:val="0"/>
          <w:numId w:val="6"/>
          <w:numberingChange w:id="3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Unit Question that applies to this lesson: How does tone deepen meaning?</w:t>
      </w:r>
    </w:p>
    <w:p w:rsidR="00933E25" w:rsidRPr="00AD4E3E" w:rsidRDefault="00933E25" w:rsidP="00196370">
      <w:pPr>
        <w:pStyle w:val="ListParagraph"/>
        <w:numPr>
          <w:ilvl w:val="0"/>
          <w:numId w:val="6"/>
          <w:numberingChange w:id="4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Lesson or Content Question(s): How does Twain’s tone deepen meaning in “Petrified Man?”</w:t>
      </w:r>
    </w:p>
    <w:p w:rsidR="00933E25" w:rsidRPr="00AD4E3E" w:rsidRDefault="00933E25" w:rsidP="00933E25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Goal:  </w:t>
      </w:r>
    </w:p>
    <w:p w:rsidR="00933E25" w:rsidRPr="00AD4E3E" w:rsidRDefault="00933E25" w:rsidP="00933E2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Improve </w:t>
      </w:r>
      <w:r w:rsidR="001E07BA" w:rsidRPr="00AD4E3E">
        <w:rPr>
          <w:rFonts w:asciiTheme="majorBidi" w:hAnsiTheme="majorBidi" w:cstheme="majorBidi"/>
          <w:sz w:val="24"/>
          <w:szCs w:val="24"/>
        </w:rPr>
        <w:t xml:space="preserve">student </w:t>
      </w:r>
      <w:r w:rsidRPr="00AD4E3E">
        <w:rPr>
          <w:rFonts w:asciiTheme="majorBidi" w:hAnsiTheme="majorBidi" w:cstheme="majorBidi"/>
          <w:sz w:val="24"/>
          <w:szCs w:val="24"/>
        </w:rPr>
        <w:t>understanding of how a writer’s tone can deepen meaning within a story.</w:t>
      </w:r>
    </w:p>
    <w:p w:rsidR="00933E25" w:rsidRPr="00AD4E3E" w:rsidRDefault="00933E25" w:rsidP="00196370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Learning Objective(s):  </w:t>
      </w:r>
    </w:p>
    <w:p w:rsidR="00933E25" w:rsidRPr="00AD4E3E" w:rsidRDefault="00933E25" w:rsidP="008B2039">
      <w:pPr>
        <w:pStyle w:val="ListParagraph"/>
        <w:numPr>
          <w:ilvl w:val="0"/>
          <w:numId w:val="7"/>
          <w:numberingChange w:id="5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List the tones present in Twain’s “Petrified Man.”</w:t>
      </w:r>
    </w:p>
    <w:p w:rsidR="00933E25" w:rsidRPr="00AD4E3E" w:rsidRDefault="00933E25" w:rsidP="00196370">
      <w:pPr>
        <w:pStyle w:val="ListParagraph"/>
        <w:numPr>
          <w:ilvl w:val="0"/>
          <w:numId w:val="7"/>
          <w:numberingChange w:id="6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Analyze how </w:t>
      </w:r>
      <w:proofErr w:type="gramStart"/>
      <w:r w:rsidRPr="00AD4E3E">
        <w:rPr>
          <w:rFonts w:asciiTheme="majorBidi" w:hAnsiTheme="majorBidi" w:cstheme="majorBidi"/>
          <w:sz w:val="24"/>
          <w:szCs w:val="24"/>
        </w:rPr>
        <w:t>Twain</w:t>
      </w:r>
      <w:proofErr w:type="gramEnd"/>
      <w:r w:rsidRPr="00AD4E3E">
        <w:rPr>
          <w:rFonts w:asciiTheme="majorBidi" w:hAnsiTheme="majorBidi" w:cstheme="majorBidi"/>
          <w:sz w:val="24"/>
          <w:szCs w:val="24"/>
        </w:rPr>
        <w:t xml:space="preserve"> creates tone in “Petrified Man.”</w:t>
      </w:r>
    </w:p>
    <w:p w:rsidR="00933E25" w:rsidRPr="00AD4E3E" w:rsidRDefault="001E07BA" w:rsidP="001E07BA">
      <w:pPr>
        <w:pStyle w:val="ListParagraph"/>
        <w:numPr>
          <w:ilvl w:val="0"/>
          <w:numId w:val="7"/>
          <w:numberingChange w:id="7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Hypothesize how</w:t>
      </w:r>
      <w:r w:rsidR="00933E25" w:rsidRPr="00AD4E3E">
        <w:rPr>
          <w:rFonts w:asciiTheme="majorBidi" w:hAnsiTheme="majorBidi" w:cstheme="majorBidi"/>
          <w:sz w:val="24"/>
          <w:szCs w:val="24"/>
        </w:rPr>
        <w:t xml:space="preserve"> Twain’s tone deepens meaning in “Petrified Man.”</w:t>
      </w:r>
    </w:p>
    <w:p w:rsidR="00933E25" w:rsidRPr="00AD4E3E" w:rsidRDefault="00933E25" w:rsidP="00B95653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Curriculum Standard(s):   </w:t>
      </w:r>
    </w:p>
    <w:p w:rsidR="00933E25" w:rsidRPr="00AD4E3E" w:rsidRDefault="00933E25" w:rsidP="00933E2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“EL.HS.LI.09: Identify various literary devices, including figurative language, imagery, allegory, and symbolism; evaluate the significance of the devices; and explain their appeal.</w:t>
      </w:r>
    </w:p>
    <w:p w:rsidR="00933E25" w:rsidRPr="00AD4E3E" w:rsidRDefault="00933E25" w:rsidP="00B95653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>Materials Needed:</w:t>
      </w:r>
    </w:p>
    <w:p w:rsidR="00933E25" w:rsidRPr="00AD4E3E" w:rsidRDefault="00933E25" w:rsidP="00933E25">
      <w:pPr>
        <w:pStyle w:val="ListParagraph"/>
        <w:numPr>
          <w:ilvl w:val="0"/>
          <w:numId w:val="1"/>
          <w:numberingChange w:id="8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Overhead projection</w:t>
      </w:r>
    </w:p>
    <w:p w:rsidR="00196370" w:rsidRPr="00AD4E3E" w:rsidRDefault="00196370" w:rsidP="001E07BA">
      <w:pPr>
        <w:pStyle w:val="ListParagraph"/>
        <w:numPr>
          <w:ilvl w:val="0"/>
          <w:numId w:val="1"/>
          <w:numberingChange w:id="9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Twain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“Petrified Man” response</w:t>
      </w: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p</w:t>
      </w:r>
      <w:r w:rsidRPr="00AD4E3E">
        <w:rPr>
          <w:rFonts w:asciiTheme="majorBidi" w:hAnsiTheme="majorBidi" w:cstheme="majorBidi"/>
          <w:sz w:val="24"/>
          <w:szCs w:val="24"/>
        </w:rPr>
        <w:t>odcast</w:t>
      </w:r>
    </w:p>
    <w:p w:rsidR="00196370" w:rsidRPr="00AD4E3E" w:rsidRDefault="009F2023" w:rsidP="00196370">
      <w:pPr>
        <w:pStyle w:val="ListParagraph"/>
        <w:numPr>
          <w:ilvl w:val="1"/>
          <w:numId w:val="1"/>
          <w:numberingChange w:id="10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hyperlink r:id="rId5" w:history="1">
        <w:r w:rsidR="00196370" w:rsidRPr="00AD4E3E">
          <w:rPr>
            <w:rStyle w:val="Hyperlink"/>
            <w:rFonts w:asciiTheme="majorBidi" w:hAnsiTheme="majorBidi" w:cstheme="majorBidi"/>
            <w:sz w:val="24"/>
            <w:szCs w:val="24"/>
          </w:rPr>
          <w:t>http://craphound.com/?p=3409</w:t>
        </w:r>
      </w:hyperlink>
      <w:r w:rsidR="00196370" w:rsidRPr="00AD4E3E">
        <w:rPr>
          <w:rFonts w:asciiTheme="majorBidi" w:hAnsiTheme="majorBidi" w:cstheme="majorBidi"/>
          <w:sz w:val="24"/>
          <w:szCs w:val="24"/>
        </w:rPr>
        <w:t xml:space="preserve"> (*the site is good despite the name)</w:t>
      </w:r>
    </w:p>
    <w:p w:rsidR="00933E25" w:rsidRPr="00AD4E3E" w:rsidRDefault="00933E25" w:rsidP="00933E25">
      <w:pPr>
        <w:pStyle w:val="ListParagraph"/>
        <w:numPr>
          <w:ilvl w:val="0"/>
          <w:numId w:val="1"/>
          <w:numberingChange w:id="11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Copy of Twain’s “Petrified Man</w:t>
      </w:r>
      <w:r w:rsidR="00196370" w:rsidRPr="00AD4E3E">
        <w:rPr>
          <w:rFonts w:asciiTheme="majorBidi" w:hAnsiTheme="majorBidi" w:cstheme="majorBidi"/>
          <w:sz w:val="24"/>
          <w:szCs w:val="24"/>
        </w:rPr>
        <w:t>.</w:t>
      </w:r>
      <w:r w:rsidRPr="00AD4E3E">
        <w:rPr>
          <w:rFonts w:asciiTheme="majorBidi" w:hAnsiTheme="majorBidi" w:cstheme="majorBidi"/>
          <w:sz w:val="24"/>
          <w:szCs w:val="24"/>
        </w:rPr>
        <w:t>”</w:t>
      </w:r>
    </w:p>
    <w:p w:rsidR="00196370" w:rsidRPr="0068171D" w:rsidRDefault="00196370" w:rsidP="00196370">
      <w:pPr>
        <w:pStyle w:val="ListParagraph"/>
        <w:numPr>
          <w:ilvl w:val="1"/>
          <w:numId w:val="1"/>
          <w:numberingChange w:id="12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8171D">
        <w:rPr>
          <w:rFonts w:asciiTheme="majorBidi" w:hAnsiTheme="majorBidi" w:cstheme="majorBidi"/>
          <w:sz w:val="24"/>
          <w:szCs w:val="24"/>
        </w:rPr>
        <w:t>http://www.twainquotes.com/18621004t.html</w:t>
      </w:r>
    </w:p>
    <w:p w:rsidR="00933E25" w:rsidRPr="00AD4E3E" w:rsidRDefault="00B95653" w:rsidP="00B95653">
      <w:pPr>
        <w:pStyle w:val="ListParagraph"/>
        <w:numPr>
          <w:ilvl w:val="0"/>
          <w:numId w:val="1"/>
          <w:numberingChange w:id="13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I-Click</w:t>
      </w:r>
      <w:r w:rsidR="00933E25" w:rsidRPr="00AD4E3E">
        <w:rPr>
          <w:rFonts w:asciiTheme="majorBidi" w:hAnsiTheme="majorBidi" w:cstheme="majorBidi"/>
          <w:sz w:val="24"/>
          <w:szCs w:val="24"/>
        </w:rPr>
        <w:t xml:space="preserve"> devices</w:t>
      </w:r>
    </w:p>
    <w:p w:rsidR="00196370" w:rsidRPr="00B8016F" w:rsidRDefault="00196370" w:rsidP="00B95653">
      <w:pPr>
        <w:pStyle w:val="ListParagraph"/>
        <w:numPr>
          <w:ilvl w:val="0"/>
          <w:numId w:val="1"/>
          <w:numberingChange w:id="14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Computer with speakers</w:t>
      </w:r>
    </w:p>
    <w:p w:rsidR="00B8016F" w:rsidRPr="00AD4E3E" w:rsidRDefault="00B8016F" w:rsidP="00B95653">
      <w:pPr>
        <w:pStyle w:val="ListParagraph"/>
        <w:numPr>
          <w:ilvl w:val="0"/>
          <w:numId w:val="1"/>
          <w:numberingChange w:id="15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Vocabulary List</w:t>
      </w:r>
    </w:p>
    <w:p w:rsidR="00933E25" w:rsidRPr="00AD4E3E" w:rsidRDefault="00933E25" w:rsidP="00B95653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>Background knowledge or skills students need prior to lesson:</w:t>
      </w:r>
    </w:p>
    <w:p w:rsidR="00933E25" w:rsidRPr="00AD4E3E" w:rsidRDefault="00933E25" w:rsidP="00B95653">
      <w:pPr>
        <w:pStyle w:val="ListParagraph"/>
        <w:numPr>
          <w:ilvl w:val="0"/>
          <w:numId w:val="5"/>
          <w:numberingChange w:id="16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General understanding of literary elements (plot, character, setting…etc).</w:t>
      </w:r>
    </w:p>
    <w:p w:rsidR="00933E25" w:rsidRPr="00AD4E3E" w:rsidRDefault="00933E25" w:rsidP="00B95653">
      <w:pPr>
        <w:pStyle w:val="ListParagraph"/>
        <w:numPr>
          <w:ilvl w:val="0"/>
          <w:numId w:val="5"/>
          <w:numberingChange w:id="17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Basic understanding of literary devices.</w:t>
      </w:r>
    </w:p>
    <w:p w:rsidR="00933E25" w:rsidRPr="00AD4E3E" w:rsidRDefault="00643F03" w:rsidP="001E07BA">
      <w:pPr>
        <w:pStyle w:val="ListParagraph"/>
        <w:numPr>
          <w:ilvl w:val="0"/>
          <w:numId w:val="5"/>
          <w:numberingChange w:id="18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 working definition of 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t</w:t>
      </w:r>
      <w:r w:rsidR="00933E25" w:rsidRPr="00AD4E3E">
        <w:rPr>
          <w:rFonts w:asciiTheme="majorBidi" w:hAnsiTheme="majorBidi" w:cstheme="majorBidi"/>
          <w:sz w:val="24"/>
          <w:szCs w:val="24"/>
        </w:rPr>
        <w:t>one, and an understanding of how it is create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d</w:t>
      </w:r>
      <w:r w:rsidR="00933E25" w:rsidRPr="00AD4E3E">
        <w:rPr>
          <w:rFonts w:asciiTheme="majorBidi" w:hAnsiTheme="majorBidi" w:cstheme="majorBidi"/>
          <w:sz w:val="24"/>
          <w:szCs w:val="24"/>
        </w:rPr>
        <w:t xml:space="preserve"> in writing.</w:t>
      </w:r>
    </w:p>
    <w:p w:rsidR="00933E25" w:rsidRPr="00AD4E3E" w:rsidRDefault="00933E25" w:rsidP="00B95653">
      <w:pPr>
        <w:pStyle w:val="ListParagraph"/>
        <w:numPr>
          <w:ilvl w:val="0"/>
          <w:numId w:val="5"/>
          <w:numberingChange w:id="19" w:author="Gayle Thieman" w:date="2011-08-13T10:10:00Z" w:original="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General understanding of how Tone creates meaning in writing.</w:t>
      </w:r>
    </w:p>
    <w:p w:rsidR="008B2039" w:rsidRPr="00AD4E3E" w:rsidRDefault="00933E25" w:rsidP="008B2039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>Hook:</w:t>
      </w:r>
    </w:p>
    <w:p w:rsidR="00933E25" w:rsidRPr="00AD4E3E" w:rsidRDefault="00933E25" w:rsidP="00643F03">
      <w:pPr>
        <w:spacing w:after="0"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Once students are seated, </w:t>
      </w:r>
      <w:r w:rsidR="00D33277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ask for 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examples of tones a writer might use, do a “whip-around,” and write some of the suggestions on the board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(sad, enthusiastic, humble, angry)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.   I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nstruct them to write a short paragraph 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about their plans for the weekend using a specific tone</w:t>
      </w:r>
      <w:r w:rsidR="008B2039" w:rsidRPr="00AD4E3E">
        <w:rPr>
          <w:rFonts w:asciiTheme="majorBidi" w:hAnsiTheme="majorBidi" w:cstheme="majorBidi"/>
          <w:sz w:val="24"/>
          <w:szCs w:val="24"/>
        </w:rPr>
        <w:t xml:space="preserve">. </w:t>
      </w:r>
      <w:ins w:id="20" w:author="Gayle Thieman" w:date="2011-08-13T10:16:00Z">
        <w:r w:rsidR="003104D2">
          <w:rPr>
            <w:rFonts w:asciiTheme="majorBidi" w:hAnsiTheme="majorBidi" w:cstheme="majorBidi"/>
            <w:sz w:val="24"/>
            <w:szCs w:val="24"/>
          </w:rPr>
          <w:t xml:space="preserve">  Good connection to students’ lives.</w:t>
        </w:r>
      </w:ins>
      <w:r w:rsidR="008B2039" w:rsidRPr="00AD4E3E">
        <w:rPr>
          <w:rFonts w:asciiTheme="majorBidi" w:hAnsiTheme="majorBidi" w:cstheme="majorBidi"/>
          <w:sz w:val="24"/>
          <w:szCs w:val="24"/>
        </w:rPr>
        <w:t xml:space="preserve"> Then, instruct them to turn that paragraph into a </w:t>
      </w:r>
      <w:proofErr w:type="gramStart"/>
      <w:r w:rsidR="008B2039" w:rsidRPr="00AD4E3E">
        <w:rPr>
          <w:rFonts w:asciiTheme="majorBidi" w:hAnsiTheme="majorBidi" w:cstheme="majorBidi"/>
          <w:sz w:val="24"/>
          <w:szCs w:val="24"/>
        </w:rPr>
        <w:t>multiple choice</w:t>
      </w:r>
      <w:proofErr w:type="gramEnd"/>
      <w:r w:rsidR="008B2039" w:rsidRPr="00AD4E3E">
        <w:rPr>
          <w:rFonts w:asciiTheme="majorBidi" w:hAnsiTheme="majorBidi" w:cstheme="majorBidi"/>
          <w:sz w:val="24"/>
          <w:szCs w:val="24"/>
        </w:rPr>
        <w:t xml:space="preserve"> question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 (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so others can try to ID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 the tone).  Call on several students to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read </w:t>
      </w:r>
      <w:r w:rsidR="008B2039" w:rsidRPr="00AD4E3E">
        <w:rPr>
          <w:rFonts w:asciiTheme="majorBidi" w:hAnsiTheme="majorBidi" w:cstheme="majorBidi"/>
          <w:sz w:val="24"/>
          <w:szCs w:val="24"/>
        </w:rPr>
        <w:t>their questions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aloud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, and </w:t>
      </w:r>
      <w:r w:rsidR="008B2039" w:rsidRPr="00AD4E3E">
        <w:rPr>
          <w:rFonts w:asciiTheme="majorBidi" w:hAnsiTheme="majorBidi" w:cstheme="majorBidi"/>
          <w:sz w:val="24"/>
          <w:szCs w:val="24"/>
        </w:rPr>
        <w:t xml:space="preserve">have the 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class</w:t>
      </w:r>
      <w:r w:rsidR="008B2039" w:rsidRPr="00AD4E3E">
        <w:rPr>
          <w:rFonts w:asciiTheme="majorBidi" w:hAnsiTheme="majorBidi" w:cstheme="majorBidi"/>
          <w:sz w:val="24"/>
          <w:szCs w:val="24"/>
        </w:rPr>
        <w:t xml:space="preserve"> use I-click to submit an answer.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8B2039" w:rsidRPr="00AD4E3E">
        <w:rPr>
          <w:rFonts w:asciiTheme="majorBidi" w:hAnsiTheme="majorBidi" w:cstheme="majorBidi"/>
          <w:sz w:val="24"/>
          <w:szCs w:val="24"/>
        </w:rPr>
        <w:t xml:space="preserve">Display </w:t>
      </w:r>
      <w:r w:rsidRPr="00AD4E3E">
        <w:rPr>
          <w:rFonts w:asciiTheme="majorBidi" w:hAnsiTheme="majorBidi" w:cstheme="majorBidi"/>
          <w:sz w:val="24"/>
          <w:szCs w:val="24"/>
        </w:rPr>
        <w:t xml:space="preserve">the class results, and call on a student at random to defend the majority’s answer.  If the results do not show a clear majority, 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have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the writer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</w:t>
      </w:r>
      <w:r w:rsidRPr="00AD4E3E">
        <w:rPr>
          <w:rFonts w:asciiTheme="majorBidi" w:hAnsiTheme="majorBidi" w:cstheme="majorBidi"/>
          <w:sz w:val="24"/>
          <w:szCs w:val="24"/>
        </w:rPr>
        <w:t xml:space="preserve">defend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his/her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a</w:t>
      </w:r>
      <w:r w:rsidRPr="00AD4E3E">
        <w:rPr>
          <w:rFonts w:asciiTheme="majorBidi" w:hAnsiTheme="majorBidi" w:cstheme="majorBidi"/>
          <w:sz w:val="24"/>
          <w:szCs w:val="24"/>
        </w:rPr>
        <w:t xml:space="preserve">nswer with evidence.  Repeat up to five times depending on class engagement and proficiency.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>10 minutes</w:t>
      </w:r>
      <w:r w:rsidRPr="00AD4E3E">
        <w:rPr>
          <w:rFonts w:asciiTheme="majorBidi" w:hAnsiTheme="majorBidi" w:cstheme="majorBidi"/>
          <w:sz w:val="24"/>
          <w:szCs w:val="24"/>
        </w:rPr>
        <w:t xml:space="preserve">  </w:t>
      </w:r>
    </w:p>
    <w:p w:rsidR="00933E25" w:rsidRPr="00AD4E3E" w:rsidRDefault="00933E25" w:rsidP="00196370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Procedures:  </w:t>
      </w:r>
    </w:p>
    <w:p w:rsidR="00933E25" w:rsidRPr="00AD4E3E" w:rsidRDefault="00933E25" w:rsidP="00D978DF">
      <w:pPr>
        <w:pStyle w:val="ListParagraph"/>
        <w:numPr>
          <w:ilvl w:val="0"/>
          <w:numId w:val="4"/>
          <w:numberingChange w:id="21" w:author="Gayle Thieman" w:date="2011-08-13T10:10:00Z" w:original="%1:1:0:.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Instruct the students to listen to the following story, and to 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write down their opinion of what the tone is</w:t>
      </w:r>
      <w:r w:rsidRPr="00AD4E3E">
        <w:rPr>
          <w:rFonts w:asciiTheme="majorBidi" w:hAnsiTheme="majorBidi" w:cstheme="majorBidi"/>
          <w:sz w:val="24"/>
          <w:szCs w:val="24"/>
        </w:rPr>
        <w:t xml:space="preserve">.  Read Twain’s “Petrified Man” aloud.  </w:t>
      </w:r>
      <w:r w:rsidR="008B2039" w:rsidRPr="00AD4E3E"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933E25" w:rsidRPr="00AD4E3E" w:rsidRDefault="00933E25" w:rsidP="005C0084">
      <w:pPr>
        <w:pStyle w:val="ListParagraph"/>
        <w:numPr>
          <w:ilvl w:val="0"/>
          <w:numId w:val="4"/>
          <w:numberingChange w:id="22" w:author="Gayle Thieman" w:date="2011-08-13T10:10:00Z" w:original="%1:2:0:.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Allow 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brief table discussion</w:t>
      </w:r>
      <w:r w:rsidRPr="00AD4E3E">
        <w:rPr>
          <w:rFonts w:asciiTheme="majorBidi" w:hAnsiTheme="majorBidi" w:cstheme="majorBidi"/>
          <w:sz w:val="24"/>
          <w:szCs w:val="24"/>
        </w:rPr>
        <w:t xml:space="preserve">, and then do a 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“</w:t>
      </w:r>
      <w:r w:rsidRPr="00AD4E3E">
        <w:rPr>
          <w:rFonts w:asciiTheme="majorBidi" w:hAnsiTheme="majorBidi" w:cstheme="majorBidi"/>
          <w:sz w:val="24"/>
          <w:szCs w:val="24"/>
        </w:rPr>
        <w:t>whip-around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”</w:t>
      </w:r>
      <w:r w:rsidRPr="00AD4E3E">
        <w:rPr>
          <w:rFonts w:asciiTheme="majorBidi" w:hAnsiTheme="majorBidi" w:cstheme="majorBidi"/>
          <w:sz w:val="24"/>
          <w:szCs w:val="24"/>
        </w:rPr>
        <w:t xml:space="preserve"> to report.  Probe as necessary to help the students agree on “business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-</w:t>
      </w:r>
      <w:r w:rsidRPr="00AD4E3E">
        <w:rPr>
          <w:rFonts w:asciiTheme="majorBidi" w:hAnsiTheme="majorBidi" w:cstheme="majorBidi"/>
          <w:sz w:val="24"/>
          <w:szCs w:val="24"/>
        </w:rPr>
        <w:t>like,” or something to that effect.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 Demand brief evidence. </w:t>
      </w:r>
      <w:r w:rsidR="005C0084">
        <w:rPr>
          <w:rFonts w:asciiTheme="majorBidi" w:eastAsia="PMingLiU" w:hAnsiTheme="majorBidi" w:cstheme="majorBidi" w:hint="eastAsia"/>
          <w:b/>
          <w:bCs/>
          <w:sz w:val="24"/>
          <w:szCs w:val="24"/>
          <w:lang w:eastAsia="zh-TW"/>
        </w:rPr>
        <w:t>5</w:t>
      </w:r>
      <w:r w:rsidR="00491614"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</w:t>
      </w:r>
      <w:r w:rsidR="00D978DF"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s</w:t>
      </w:r>
    </w:p>
    <w:p w:rsidR="00933E25" w:rsidRPr="00AD4E3E" w:rsidRDefault="00933E25" w:rsidP="0093096A">
      <w:pPr>
        <w:pStyle w:val="ListParagraph"/>
        <w:numPr>
          <w:ilvl w:val="0"/>
          <w:numId w:val="4"/>
          <w:numberingChange w:id="23" w:author="Gayle Thieman" w:date="2011-08-13T10:10:00Z" w:original="%1:3:0:.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Instruct the students to listen to the story again, and this time 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to </w:t>
      </w:r>
      <w:r w:rsidRPr="00AD4E3E">
        <w:rPr>
          <w:rFonts w:asciiTheme="majorBidi" w:hAnsiTheme="majorBidi" w:cstheme="majorBidi"/>
          <w:sz w:val="24"/>
          <w:szCs w:val="24"/>
        </w:rPr>
        <w:t xml:space="preserve">take notes on the </w:t>
      </w:r>
      <w:r w:rsidR="008B2039" w:rsidRPr="00AD4E3E">
        <w:rPr>
          <w:rFonts w:asciiTheme="majorBidi" w:hAnsiTheme="majorBidi" w:cstheme="majorBidi"/>
          <w:sz w:val="24"/>
          <w:szCs w:val="24"/>
        </w:rPr>
        <w:t>story</w:t>
      </w:r>
      <w:r w:rsidR="00B95653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8B2039" w:rsidRPr="00AD4E3E">
        <w:rPr>
          <w:rFonts w:asciiTheme="majorBidi" w:hAnsiTheme="majorBidi" w:cstheme="majorBidi"/>
          <w:sz w:val="24"/>
          <w:szCs w:val="24"/>
        </w:rPr>
        <w:t xml:space="preserve">in </w:t>
      </w:r>
      <w:r w:rsidR="00B95653" w:rsidRPr="00AD4E3E">
        <w:rPr>
          <w:rFonts w:asciiTheme="majorBidi" w:hAnsiTheme="majorBidi" w:cstheme="majorBidi"/>
          <w:sz w:val="24"/>
          <w:szCs w:val="24"/>
        </w:rPr>
        <w:t>general</w:t>
      </w:r>
      <w:r w:rsidRPr="00AD4E3E">
        <w:rPr>
          <w:rFonts w:asciiTheme="majorBidi" w:hAnsiTheme="majorBidi" w:cstheme="majorBidi"/>
          <w:sz w:val="24"/>
          <w:szCs w:val="24"/>
        </w:rPr>
        <w:t xml:space="preserve"> (plot, setting,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and</w:t>
      </w:r>
      <w:r w:rsidRPr="00AD4E3E">
        <w:rPr>
          <w:rFonts w:asciiTheme="majorBidi" w:hAnsiTheme="majorBidi" w:cstheme="majorBidi"/>
          <w:sz w:val="24"/>
          <w:szCs w:val="24"/>
        </w:rPr>
        <w:t xml:space="preserve"> important descriptions).  Have a student read the story aloud.  </w:t>
      </w:r>
      <w:r w:rsidR="008B2039" w:rsidRPr="00AD4E3E"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933E25" w:rsidRPr="00AD4E3E" w:rsidRDefault="00933E25" w:rsidP="00D91907">
      <w:pPr>
        <w:pStyle w:val="ListParagraph"/>
        <w:numPr>
          <w:ilvl w:val="0"/>
          <w:numId w:val="4"/>
          <w:numberingChange w:id="24" w:author="Gayle Thieman" w:date="2011-08-13T10:10:00Z" w:original="%1:4:0:.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Instruct the students to draw 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a picture of the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p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etrified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m</w:t>
      </w:r>
      <w:r w:rsidR="00491614" w:rsidRPr="00AD4E3E">
        <w:rPr>
          <w:rFonts w:asciiTheme="majorBidi" w:hAnsiTheme="majorBidi" w:cstheme="majorBidi"/>
          <w:sz w:val="24"/>
          <w:szCs w:val="24"/>
        </w:rPr>
        <w:t>an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as described by </w:t>
      </w:r>
      <w:proofErr w:type="gramStart"/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Twain</w:t>
      </w:r>
      <w:proofErr w:type="gramEnd"/>
      <w:r w:rsidRPr="00AD4E3E">
        <w:rPr>
          <w:rFonts w:asciiTheme="majorBidi" w:hAnsiTheme="majorBidi" w:cstheme="majorBidi"/>
          <w:sz w:val="24"/>
          <w:szCs w:val="24"/>
        </w:rPr>
        <w:t>, using their notes.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D91907"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5</w:t>
      </w:r>
      <w:r w:rsidR="00491614"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491614" w:rsidRPr="00AD4E3E" w:rsidRDefault="00491614" w:rsidP="0093096A">
      <w:pPr>
        <w:pStyle w:val="ListParagraph"/>
        <w:numPr>
          <w:ilvl w:val="0"/>
          <w:numId w:val="4"/>
          <w:numberingChange w:id="25" w:author="Gayle Thieman" w:date="2011-08-13T10:10:00Z" w:original="%1:5:0:.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Tell the students to listen to the story 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one more time, </w:t>
      </w:r>
      <w:r w:rsidRPr="00AD4E3E">
        <w:rPr>
          <w:rFonts w:asciiTheme="majorBidi" w:hAnsiTheme="majorBidi" w:cstheme="majorBidi"/>
          <w:sz w:val="24"/>
          <w:szCs w:val="24"/>
        </w:rPr>
        <w:t>very closely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, </w:t>
      </w:r>
      <w:r w:rsidRPr="00AD4E3E">
        <w:rPr>
          <w:rFonts w:asciiTheme="majorBidi" w:hAnsiTheme="majorBidi" w:cstheme="majorBidi"/>
          <w:sz w:val="24"/>
          <w:szCs w:val="24"/>
        </w:rPr>
        <w:t xml:space="preserve">and to take careful notes of how the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p</w:t>
      </w:r>
      <w:r w:rsidR="0093096A" w:rsidRPr="00AD4E3E">
        <w:rPr>
          <w:rFonts w:asciiTheme="majorBidi" w:hAnsiTheme="majorBidi" w:cstheme="majorBidi"/>
          <w:sz w:val="24"/>
          <w:szCs w:val="24"/>
        </w:rPr>
        <w:t xml:space="preserve">etrified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m</w:t>
      </w:r>
      <w:r w:rsidRPr="00AD4E3E">
        <w:rPr>
          <w:rFonts w:asciiTheme="majorBidi" w:hAnsiTheme="majorBidi" w:cstheme="majorBidi"/>
          <w:sz w:val="24"/>
          <w:szCs w:val="24"/>
        </w:rPr>
        <w:t>an looks,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</w:t>
      </w:r>
      <w:r w:rsidRPr="00AD4E3E">
        <w:rPr>
          <w:rFonts w:asciiTheme="majorBidi" w:hAnsiTheme="majorBidi" w:cstheme="majorBidi"/>
          <w:sz w:val="24"/>
          <w:szCs w:val="24"/>
        </w:rPr>
        <w:t>so that their next picture will be as accurate as possible.  Have a different student read the story again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(read the description slowly)</w:t>
      </w:r>
      <w:r w:rsidRPr="00AD4E3E">
        <w:rPr>
          <w:rFonts w:asciiTheme="majorBidi" w:hAnsiTheme="majorBidi" w:cstheme="majorBidi"/>
          <w:sz w:val="24"/>
          <w:szCs w:val="24"/>
        </w:rPr>
        <w:t xml:space="preserve">. </w:t>
      </w:r>
      <w:r w:rsidR="00D978DF"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5 minutes</w:t>
      </w:r>
    </w:p>
    <w:p w:rsidR="00491614" w:rsidRPr="00AD4E3E" w:rsidRDefault="008B2039" w:rsidP="00643F03">
      <w:pPr>
        <w:pStyle w:val="ListParagraph"/>
        <w:numPr>
          <w:ilvl w:val="0"/>
          <w:numId w:val="4"/>
          <w:numberingChange w:id="26" w:author="Gayle Thieman" w:date="2011-08-13T10:10:00Z" w:original="%1:6:0:.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Have the students draw the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p</w:t>
      </w:r>
      <w:r w:rsidRPr="00AD4E3E">
        <w:rPr>
          <w:rFonts w:asciiTheme="majorBidi" w:hAnsiTheme="majorBidi" w:cstheme="majorBidi"/>
          <w:sz w:val="24"/>
          <w:szCs w:val="24"/>
        </w:rPr>
        <w:t xml:space="preserve">etrified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m</w:t>
      </w:r>
      <w:r w:rsidRPr="00AD4E3E">
        <w:rPr>
          <w:rFonts w:asciiTheme="majorBidi" w:hAnsiTheme="majorBidi" w:cstheme="majorBidi"/>
          <w:sz w:val="24"/>
          <w:szCs w:val="24"/>
        </w:rPr>
        <w:t xml:space="preserve">an again. 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T</w:t>
      </w:r>
      <w:r w:rsidRPr="00AD4E3E">
        <w:rPr>
          <w:rFonts w:asciiTheme="majorBidi" w:hAnsiTheme="majorBidi" w:cstheme="majorBidi"/>
          <w:sz w:val="24"/>
          <w:szCs w:val="24"/>
        </w:rPr>
        <w:t>hen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,</w:t>
      </w: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491614" w:rsidRPr="00AD4E3E">
        <w:rPr>
          <w:rFonts w:asciiTheme="majorBidi" w:hAnsiTheme="majorBidi" w:cstheme="majorBidi"/>
          <w:sz w:val="24"/>
          <w:szCs w:val="24"/>
        </w:rPr>
        <w:t>ask everyone to stand up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.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While you read the description slowly, have them 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mimic the petrified man’s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body-position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 with their own body.  Probe as necessary to make the students understand that the petrified man is “thumbing his nose” at everyone—that Twain wrote this piece as a joke. </w:t>
      </w:r>
      <w:r w:rsidR="00643F03">
        <w:rPr>
          <w:rFonts w:asciiTheme="majorBidi" w:eastAsia="PMingLiU" w:hAnsiTheme="majorBidi" w:cstheme="majorBidi" w:hint="eastAsia"/>
          <w:b/>
          <w:bCs/>
          <w:sz w:val="24"/>
          <w:szCs w:val="24"/>
          <w:lang w:eastAsia="zh-TW"/>
        </w:rPr>
        <w:t>5</w:t>
      </w:r>
      <w:r w:rsidR="00491614"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D91907" w:rsidRPr="00AD4E3E" w:rsidRDefault="00491614" w:rsidP="008B2039">
      <w:pPr>
        <w:pStyle w:val="ListParagraph"/>
        <w:numPr>
          <w:ilvl w:val="0"/>
          <w:numId w:val="4"/>
          <w:numberingChange w:id="27" w:author="Gayle Thieman" w:date="2011-08-13T10:10:00Z" w:original="%1:7:0:.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Play a podc</w:t>
      </w:r>
      <w:r w:rsidR="0093096A" w:rsidRPr="00AD4E3E">
        <w:rPr>
          <w:rFonts w:asciiTheme="majorBidi" w:hAnsiTheme="majorBidi" w:cstheme="majorBidi"/>
          <w:sz w:val="24"/>
          <w:szCs w:val="24"/>
        </w:rPr>
        <w:t xml:space="preserve">ast of Twain’s response to the </w:t>
      </w:r>
      <w:r w:rsidR="00643F03">
        <w:rPr>
          <w:rFonts w:asciiTheme="majorBidi" w:eastAsia="PMingLiU" w:hAnsiTheme="majorBidi" w:cstheme="majorBidi"/>
          <w:sz w:val="24"/>
          <w:szCs w:val="24"/>
          <w:lang w:eastAsia="zh-TW"/>
        </w:rPr>
        <w:t>“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P</w:t>
      </w:r>
      <w:r w:rsidR="0093096A" w:rsidRPr="00AD4E3E">
        <w:rPr>
          <w:rFonts w:asciiTheme="majorBidi" w:hAnsiTheme="majorBidi" w:cstheme="majorBidi"/>
          <w:sz w:val="24"/>
          <w:szCs w:val="24"/>
        </w:rPr>
        <w:t xml:space="preserve">etrified 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M</w:t>
      </w:r>
      <w:r w:rsidR="00D91907" w:rsidRPr="00AD4E3E">
        <w:rPr>
          <w:rFonts w:asciiTheme="majorBidi" w:hAnsiTheme="majorBidi" w:cstheme="majorBidi"/>
          <w:sz w:val="24"/>
          <w:szCs w:val="24"/>
        </w:rPr>
        <w:t>an</w:t>
      </w:r>
      <w:r w:rsidR="00643F03">
        <w:rPr>
          <w:rFonts w:asciiTheme="majorBidi" w:eastAsia="PMingLiU" w:hAnsiTheme="majorBidi" w:cstheme="majorBidi"/>
          <w:sz w:val="24"/>
          <w:szCs w:val="24"/>
          <w:lang w:eastAsia="zh-TW"/>
        </w:rPr>
        <w:t>”</w:t>
      </w:r>
      <w:r w:rsidR="00D91907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, and summarize that </w:t>
      </w:r>
    </w:p>
    <w:p w:rsidR="00491614" w:rsidRPr="00AD4E3E" w:rsidRDefault="00D91907" w:rsidP="00D91907">
      <w:pPr>
        <w:pStyle w:val="ListParagraph"/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Twain was making fun of the nation’s obsession in petrifaction.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10</w:t>
      </w:r>
      <w:r w:rsidR="00491614"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491614" w:rsidRPr="00AD4E3E" w:rsidRDefault="00491614" w:rsidP="00D91907">
      <w:pPr>
        <w:pStyle w:val="ListParagraph"/>
        <w:numPr>
          <w:ilvl w:val="0"/>
          <w:numId w:val="4"/>
          <w:numberingChange w:id="28" w:author="Gayle Thieman" w:date="2011-08-13T10:10:00Z" w:original="%1:8:0:.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Instruct the students to write a reflection about </w:t>
      </w:r>
      <w:r w:rsidR="00B95653" w:rsidRPr="00AD4E3E">
        <w:rPr>
          <w:rFonts w:asciiTheme="majorBidi" w:hAnsiTheme="majorBidi" w:cstheme="majorBidi"/>
          <w:sz w:val="24"/>
          <w:szCs w:val="24"/>
        </w:rPr>
        <w:t xml:space="preserve">how </w:t>
      </w:r>
      <w:r w:rsidR="00196370" w:rsidRPr="00AD4E3E">
        <w:rPr>
          <w:rFonts w:asciiTheme="majorBidi" w:hAnsiTheme="majorBidi" w:cstheme="majorBidi"/>
          <w:sz w:val="24"/>
          <w:szCs w:val="24"/>
        </w:rPr>
        <w:t>Twain</w:t>
      </w:r>
      <w:r w:rsidR="00B95653" w:rsidRPr="00AD4E3E">
        <w:rPr>
          <w:rFonts w:asciiTheme="majorBidi" w:hAnsiTheme="majorBidi" w:cstheme="majorBidi"/>
          <w:sz w:val="24"/>
          <w:szCs w:val="24"/>
        </w:rPr>
        <w:t xml:space="preserve"> created a business-like tone, and </w:t>
      </w:r>
      <w:r w:rsidRPr="00AD4E3E">
        <w:rPr>
          <w:rFonts w:asciiTheme="majorBidi" w:hAnsiTheme="majorBidi" w:cstheme="majorBidi"/>
          <w:sz w:val="24"/>
          <w:szCs w:val="24"/>
        </w:rPr>
        <w:t xml:space="preserve">how </w:t>
      </w:r>
      <w:r w:rsidR="00B95653" w:rsidRPr="00AD4E3E">
        <w:rPr>
          <w:rFonts w:asciiTheme="majorBidi" w:hAnsiTheme="majorBidi" w:cstheme="majorBidi"/>
          <w:sz w:val="24"/>
          <w:szCs w:val="24"/>
        </w:rPr>
        <w:t>that</w:t>
      </w:r>
      <w:r w:rsidRPr="00AD4E3E">
        <w:rPr>
          <w:rFonts w:asciiTheme="majorBidi" w:hAnsiTheme="majorBidi" w:cstheme="majorBidi"/>
          <w:sz w:val="24"/>
          <w:szCs w:val="24"/>
        </w:rPr>
        <w:t xml:space="preserve"> tone made his writing more effective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/ deepened meaning</w:t>
      </w:r>
      <w:r w:rsidRPr="00AD4E3E">
        <w:rPr>
          <w:rFonts w:asciiTheme="majorBidi" w:hAnsiTheme="majorBidi" w:cstheme="majorBidi"/>
          <w:sz w:val="24"/>
          <w:szCs w:val="24"/>
        </w:rPr>
        <w:t xml:space="preserve">. </w:t>
      </w:r>
      <w:r w:rsidR="00D91907"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10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93096A" w:rsidRPr="00AD4E3E" w:rsidRDefault="0093096A" w:rsidP="00D9190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Closure:</w:t>
      </w:r>
      <w:r w:rsidRPr="00AD4E3E">
        <w:rPr>
          <w:rFonts w:asciiTheme="majorBidi" w:hAnsiTheme="majorBidi" w:cstheme="majorBidi"/>
          <w:sz w:val="24"/>
          <w:szCs w:val="24"/>
        </w:rPr>
        <w:t xml:space="preserve">  Call on a few students to share</w:t>
      </w:r>
      <w:r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, </w:t>
      </w:r>
      <w:r w:rsidRPr="00AD4E3E">
        <w:rPr>
          <w:rFonts w:asciiTheme="majorBidi" w:hAnsiTheme="majorBidi" w:cstheme="majorBidi"/>
          <w:sz w:val="24"/>
          <w:szCs w:val="24"/>
        </w:rPr>
        <w:t xml:space="preserve">and probe as needed to ensure that everyone understands that Twain’s business-like tone helped trick the reader by making him sound </w:t>
      </w:r>
      <w:r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credible</w:t>
      </w:r>
      <w:r w:rsidR="00D91907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.  </w:t>
      </w:r>
      <w:r w:rsidR="00D91907" w:rsidRPr="00AD4E3E">
        <w:rPr>
          <w:rFonts w:asciiTheme="majorBidi" w:hAnsiTheme="majorBidi" w:cstheme="majorBidi"/>
          <w:sz w:val="24"/>
          <w:szCs w:val="24"/>
        </w:rPr>
        <w:t xml:space="preserve">Collect the reflections. </w:t>
      </w:r>
      <w:r w:rsidRPr="00AD4E3E">
        <w:rPr>
          <w:rFonts w:asciiTheme="majorBidi" w:hAnsiTheme="majorBidi" w:cstheme="majorBidi"/>
          <w:sz w:val="24"/>
          <w:szCs w:val="24"/>
        </w:rPr>
        <w:t xml:space="preserve">  </w:t>
      </w:r>
    </w:p>
    <w:p w:rsidR="00933E25" w:rsidRPr="00AD4E3E" w:rsidRDefault="00933E25" w:rsidP="008B2039">
      <w:pPr>
        <w:spacing w:before="24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Differentiation/Accommodation:</w:t>
      </w:r>
    </w:p>
    <w:p w:rsidR="00491614" w:rsidRPr="00AD4E3E" w:rsidRDefault="00933E25" w:rsidP="00643F03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IEP-Reading/Writing 3 years behind:  Students will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be provided with a vocabulary list.</w:t>
      </w:r>
      <w:ins w:id="29" w:author="Gayle Thieman" w:date="2011-08-13T10:10:00Z">
        <w:r w:rsidR="0068171D">
          <w:rPr>
            <w:rFonts w:asciiTheme="majorBidi" w:eastAsia="PMingLiU" w:hAnsiTheme="majorBidi" w:cstheme="majorBidi"/>
            <w:sz w:val="24"/>
            <w:szCs w:val="24"/>
            <w:lang w:eastAsia="zh-TW"/>
          </w:rPr>
          <w:t xml:space="preserve"> Include this with the lesson </w:t>
        </w:r>
        <w:proofErr w:type="gramStart"/>
        <w:r w:rsidR="0068171D">
          <w:rPr>
            <w:rFonts w:asciiTheme="majorBidi" w:eastAsia="PMingLiU" w:hAnsiTheme="majorBidi" w:cstheme="majorBidi"/>
            <w:sz w:val="24"/>
            <w:szCs w:val="24"/>
            <w:lang w:eastAsia="zh-TW"/>
          </w:rPr>
          <w:t>materials</w:t>
        </w:r>
      </w:ins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 </w:t>
      </w:r>
      <w:r w:rsidR="00B95653" w:rsidRPr="00AD4E3E">
        <w:rPr>
          <w:rFonts w:asciiTheme="majorBidi" w:hAnsiTheme="majorBidi" w:cstheme="majorBidi"/>
          <w:sz w:val="24"/>
          <w:szCs w:val="24"/>
        </w:rPr>
        <w:t>Students</w:t>
      </w:r>
      <w:proofErr w:type="gramEnd"/>
      <w:r w:rsidR="00B95653" w:rsidRPr="00AD4E3E">
        <w:rPr>
          <w:rFonts w:asciiTheme="majorBidi" w:hAnsiTheme="majorBidi" w:cstheme="majorBidi"/>
          <w:sz w:val="24"/>
          <w:szCs w:val="24"/>
        </w:rPr>
        <w:t xml:space="preserve"> will also not be required to read aloud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unless they </w:t>
      </w:r>
      <w:r w:rsidR="00196370" w:rsidRPr="00AD4E3E">
        <w:rPr>
          <w:rFonts w:asciiTheme="majorBidi" w:hAnsiTheme="majorBidi" w:cstheme="majorBidi"/>
          <w:sz w:val="24"/>
          <w:szCs w:val="24"/>
        </w:rPr>
        <w:t>volunteer.</w:t>
      </w:r>
      <w:r w:rsidRPr="00AD4E3E">
        <w:rPr>
          <w:rFonts w:asciiTheme="majorBidi" w:hAnsiTheme="majorBidi" w:cstheme="majorBidi"/>
          <w:sz w:val="24"/>
          <w:szCs w:val="24"/>
        </w:rPr>
        <w:t xml:space="preserve">  Any other accommodations specified by the IEP will be made.  </w:t>
      </w:r>
      <w:ins w:id="30" w:author="Gayle Thieman" w:date="2011-08-13T10:10:00Z">
        <w:r w:rsidR="0068171D">
          <w:rPr>
            <w:rFonts w:asciiTheme="majorBidi" w:hAnsiTheme="majorBidi" w:cstheme="majorBidi"/>
            <w:sz w:val="24"/>
            <w:szCs w:val="24"/>
          </w:rPr>
          <w:t xml:space="preserve">  You may want to give these students a sentence frame to help them develop their answer to the reflection.</w:t>
        </w:r>
      </w:ins>
    </w:p>
    <w:p w:rsidR="00933E25" w:rsidRPr="00AD4E3E" w:rsidRDefault="00933E25" w:rsidP="00491614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ADHD: As this is a fairly active and engaging lesson, no accommodations will be necessary unless specifically stated in the IEP.</w:t>
      </w:r>
    </w:p>
    <w:p w:rsidR="00933E25" w:rsidRPr="00AD4E3E" w:rsidRDefault="00B95653" w:rsidP="001E07B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TAG: </w:t>
      </w:r>
      <w:r w:rsidR="005C0084">
        <w:rPr>
          <w:rFonts w:asciiTheme="majorBidi" w:hAnsiTheme="majorBidi" w:cstheme="majorBidi"/>
          <w:sz w:val="24"/>
          <w:szCs w:val="24"/>
        </w:rPr>
        <w:t>Student</w:t>
      </w:r>
      <w:r w:rsidR="001E07BA" w:rsidRPr="00AD4E3E">
        <w:rPr>
          <w:rFonts w:asciiTheme="majorBidi" w:hAnsiTheme="majorBidi" w:cstheme="majorBidi"/>
          <w:sz w:val="24"/>
          <w:szCs w:val="24"/>
        </w:rPr>
        <w:t xml:space="preserve"> will additionally reflect on, “What are some real-world situations where someone might use a specific tone to confuse the audience on purpose?  Student will be selected to share reflection with class—Probe for advertising. </w:t>
      </w:r>
    </w:p>
    <w:p w:rsidR="00933E25" w:rsidRPr="00AD4E3E" w:rsidRDefault="00933E25" w:rsidP="00B95653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>Attention to Literacy:</w:t>
      </w:r>
    </w:p>
    <w:p w:rsidR="00933E25" w:rsidRPr="00AD4E3E" w:rsidRDefault="005C0084" w:rsidP="005C0084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This lesson </w:t>
      </w:r>
      <w:r>
        <w:rPr>
          <w:rFonts w:asciiTheme="majorBidi" w:eastAsia="PMingLiU" w:hAnsiTheme="majorBidi" w:cstheme="majorBidi"/>
          <w:sz w:val="24"/>
          <w:szCs w:val="24"/>
          <w:lang w:eastAsia="zh-TW"/>
        </w:rPr>
        <w:t>develops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</w:t>
      </w:r>
      <w:r>
        <w:rPr>
          <w:rFonts w:asciiTheme="majorBidi" w:eastAsia="PMingLiU" w:hAnsiTheme="majorBidi" w:cstheme="majorBidi"/>
          <w:sz w:val="24"/>
          <w:szCs w:val="24"/>
          <w:lang w:eastAsia="zh-TW"/>
        </w:rPr>
        <w:t>critical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listening and reading skills, and requires a written reflection.</w:t>
      </w:r>
      <w:r w:rsidR="00933E25" w:rsidRPr="00AD4E3E">
        <w:rPr>
          <w:rFonts w:asciiTheme="majorBidi" w:hAnsiTheme="majorBidi" w:cstheme="majorBidi"/>
          <w:sz w:val="24"/>
          <w:szCs w:val="24"/>
        </w:rPr>
        <w:t xml:space="preserve">  </w:t>
      </w:r>
      <w:ins w:id="31" w:author="Gayle Thieman" w:date="2011-08-13T10:17:00Z">
        <w:r w:rsidR="00485A42">
          <w:rPr>
            <w:rFonts w:asciiTheme="majorBidi" w:hAnsiTheme="majorBidi" w:cstheme="majorBidi"/>
            <w:sz w:val="24"/>
            <w:szCs w:val="24"/>
          </w:rPr>
          <w:t xml:space="preserve">  Also teach vocabulary in Twain</w:t>
        </w:r>
        <w:r w:rsidR="00485A42">
          <w:rPr>
            <w:rFonts w:asciiTheme="majorBidi" w:hAnsiTheme="majorBidi" w:cstheme="majorBidi"/>
            <w:sz w:val="24"/>
            <w:szCs w:val="24"/>
          </w:rPr>
          <w:t>’</w:t>
        </w:r>
        <w:r w:rsidR="00485A42">
          <w:rPr>
            <w:rFonts w:asciiTheme="majorBidi" w:hAnsiTheme="majorBidi" w:cstheme="majorBidi"/>
            <w:sz w:val="24"/>
            <w:szCs w:val="24"/>
          </w:rPr>
          <w:t>s short story</w:t>
        </w:r>
      </w:ins>
    </w:p>
    <w:p w:rsidR="00933E25" w:rsidRPr="00AD4E3E" w:rsidRDefault="00933E25" w:rsidP="008B2039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Assessment and Evaluation of Student Learning:  </w:t>
      </w:r>
    </w:p>
    <w:p w:rsidR="00933E25" w:rsidRPr="00AD4E3E" w:rsidRDefault="00933E25" w:rsidP="008B2039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hAnsiTheme="majorBidi" w:cstheme="majorBidi"/>
          <w:sz w:val="24"/>
          <w:szCs w:val="24"/>
        </w:rPr>
        <w:t>Grading scale 1-5 for reflection</w:t>
      </w:r>
      <w:r w:rsidR="00B95653" w:rsidRPr="00AD4E3E">
        <w:rPr>
          <w:rFonts w:asciiTheme="majorBidi" w:hAnsiTheme="majorBidi" w:cstheme="majorBidi"/>
          <w:sz w:val="24"/>
          <w:szCs w:val="24"/>
        </w:rPr>
        <w:t xml:space="preserve"> (below 3 requires personal attention to correct student’s understanding)</w:t>
      </w:r>
      <w:r w:rsidRPr="00AD4E3E">
        <w:rPr>
          <w:rFonts w:asciiTheme="majorBidi" w:hAnsiTheme="majorBidi" w:cstheme="majorBidi"/>
          <w:sz w:val="24"/>
          <w:szCs w:val="24"/>
        </w:rPr>
        <w:t>:</w:t>
      </w:r>
    </w:p>
    <w:p w:rsidR="00D91907" w:rsidRPr="00AD4E3E" w:rsidRDefault="00D91907" w:rsidP="008B2039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8B2039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</w:tblGrid>
      <w:tr w:rsidR="00B95653" w:rsidRPr="00AD4E3E">
        <w:trPr>
          <w:trHeight w:val="368"/>
        </w:trPr>
        <w:tc>
          <w:tcPr>
            <w:tcW w:w="2952" w:type="dxa"/>
          </w:tcPr>
          <w:p w:rsidR="00B95653" w:rsidRPr="00AD4E3E" w:rsidRDefault="00933E25" w:rsidP="001E07B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B95653" w:rsidRPr="00AD4E3E" w:rsidRDefault="00B95653" w:rsidP="001E07B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Student:</w:t>
            </w:r>
          </w:p>
        </w:tc>
        <w:tc>
          <w:tcPr>
            <w:tcW w:w="2952" w:type="dxa"/>
          </w:tcPr>
          <w:p w:rsidR="00B95653" w:rsidRPr="00AD4E3E" w:rsidRDefault="00B95653" w:rsidP="00B956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95653" w:rsidRPr="00AD4E3E" w:rsidRDefault="00B95653" w:rsidP="00B956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Score</w:t>
            </w:r>
          </w:p>
        </w:tc>
      </w:tr>
      <w:tr w:rsidR="00B95653" w:rsidRPr="00AD4E3E">
        <w:trPr>
          <w:trHeight w:val="350"/>
        </w:trPr>
        <w:tc>
          <w:tcPr>
            <w:tcW w:w="2952" w:type="dxa"/>
          </w:tcPr>
          <w:p w:rsidR="00B95653" w:rsidRPr="00AD4E3E" w:rsidRDefault="008B2039" w:rsidP="008B203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 xml:space="preserve">Provides evidence </w:t>
            </w:r>
            <w:r w:rsidR="005C0084">
              <w:rPr>
                <w:rFonts w:asciiTheme="majorBidi" w:eastAsia="PMingLiU" w:hAnsiTheme="majorBidi" w:cstheme="majorBidi" w:hint="eastAsia"/>
                <w:sz w:val="24"/>
                <w:szCs w:val="24"/>
                <w:lang w:eastAsia="zh-TW"/>
              </w:rPr>
              <w:t xml:space="preserve">for tone </w:t>
            </w:r>
            <w:r w:rsidRPr="00AD4E3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and </w:t>
            </w:r>
            <w:r w:rsidRPr="00AD4E3E">
              <w:rPr>
                <w:rFonts w:asciiTheme="majorBidi" w:hAnsiTheme="majorBidi" w:cstheme="majorBidi"/>
                <w:sz w:val="24"/>
                <w:szCs w:val="24"/>
              </w:rPr>
              <w:t xml:space="preserve">discusses Twain’s trick </w:t>
            </w:r>
          </w:p>
        </w:tc>
        <w:tc>
          <w:tcPr>
            <w:tcW w:w="2952" w:type="dxa"/>
          </w:tcPr>
          <w:p w:rsidR="00B95653" w:rsidRPr="00AD4E3E" w:rsidRDefault="00B95653" w:rsidP="001E07B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B95653" w:rsidRPr="00AD4E3E">
        <w:trPr>
          <w:trHeight w:val="332"/>
        </w:trPr>
        <w:tc>
          <w:tcPr>
            <w:tcW w:w="2952" w:type="dxa"/>
          </w:tcPr>
          <w:p w:rsidR="00B95653" w:rsidRPr="00AD4E3E" w:rsidRDefault="008B2039" w:rsidP="00B9565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Provides evidence</w:t>
            </w:r>
            <w:r w:rsidR="005C0084">
              <w:rPr>
                <w:rFonts w:asciiTheme="majorBidi" w:eastAsia="PMingLiU" w:hAnsiTheme="majorBidi" w:cstheme="majorBidi" w:hint="eastAsia"/>
                <w:sz w:val="24"/>
                <w:szCs w:val="24"/>
                <w:lang w:eastAsia="zh-TW"/>
              </w:rPr>
              <w:t xml:space="preserve"> for tone</w:t>
            </w:r>
            <w:r w:rsidRPr="00AD4E3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D4E3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or </w:t>
            </w:r>
            <w:r w:rsidRPr="00AD4E3E">
              <w:rPr>
                <w:rFonts w:asciiTheme="majorBidi" w:hAnsiTheme="majorBidi" w:cstheme="majorBidi"/>
                <w:sz w:val="24"/>
                <w:szCs w:val="24"/>
              </w:rPr>
              <w:t>discusses Twain’s trick</w:t>
            </w:r>
          </w:p>
        </w:tc>
        <w:tc>
          <w:tcPr>
            <w:tcW w:w="2952" w:type="dxa"/>
          </w:tcPr>
          <w:p w:rsidR="00B95653" w:rsidRPr="00AD4E3E" w:rsidRDefault="00B95653" w:rsidP="001E07B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B95653" w:rsidRPr="00AD4E3E">
        <w:trPr>
          <w:trHeight w:val="332"/>
        </w:trPr>
        <w:tc>
          <w:tcPr>
            <w:tcW w:w="2952" w:type="dxa"/>
          </w:tcPr>
          <w:p w:rsidR="00B95653" w:rsidRPr="00AD4E3E" w:rsidRDefault="00B95653" w:rsidP="00B9565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Provides no real evidence or discussion</w:t>
            </w:r>
          </w:p>
        </w:tc>
        <w:tc>
          <w:tcPr>
            <w:tcW w:w="2952" w:type="dxa"/>
          </w:tcPr>
          <w:p w:rsidR="00B95653" w:rsidRPr="00AD4E3E" w:rsidRDefault="00B95653" w:rsidP="001E07B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</w:tbl>
    <w:p w:rsidR="00851AAB" w:rsidRPr="00AD4E3E" w:rsidRDefault="00851AAB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D91907">
      <w:pPr>
        <w:spacing w:line="240" w:lineRule="auto"/>
        <w:jc w:val="center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Vocabulary Words:</w:t>
      </w:r>
    </w:p>
    <w:p w:rsidR="00AD4E3E" w:rsidRPr="00AD4E3E" w:rsidRDefault="00AD4E3E" w:rsidP="00AD4E3E">
      <w:pPr>
        <w:spacing w:line="240" w:lineRule="auto"/>
        <w:jc w:val="center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(These definitions apply directly to the context of today’s reading, and are not necessarily complete).</w:t>
      </w:r>
    </w:p>
    <w:p w:rsidR="00D91907" w:rsidRPr="00AD4E3E" w:rsidRDefault="00AD4E3E" w:rsidP="00D91907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eastAsia="PMingLiU" w:hAnsiTheme="majorBidi" w:cstheme="majorBidi" w:hint="eastAsia"/>
          <w:b/>
          <w:bCs/>
          <w:sz w:val="24"/>
          <w:szCs w:val="24"/>
          <w:lang w:eastAsia="zh-TW"/>
        </w:rPr>
        <w:t>Petrified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: Organic matter or body tissue that has been converted into stone through long-term exposure to minerals like calcium. </w:t>
      </w:r>
    </w:p>
    <w:p w:rsidR="00D91907" w:rsidRPr="00AD4E3E" w:rsidRDefault="00D91907" w:rsidP="00D91907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Savan</w:t>
      </w:r>
      <w:r w:rsidR="00AD4E3E" w:rsidRPr="00AD4E3E">
        <w:rPr>
          <w:rFonts w:asciiTheme="majorBidi" w:eastAsia="PMingLiU" w:hAnsiTheme="majorBidi" w:cstheme="majorBidi" w:hint="eastAsia"/>
          <w:b/>
          <w:bCs/>
          <w:sz w:val="24"/>
          <w:szCs w:val="24"/>
          <w:lang w:eastAsia="zh-TW"/>
        </w:rPr>
        <w:t>t</w:t>
      </w:r>
      <w:r w:rsidR="00AD4E3E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: A well-educated person</w:t>
      </w:r>
    </w:p>
    <w:p w:rsidR="00AD4E3E" w:rsidRPr="00AD4E3E" w:rsidRDefault="00AD4E3E" w:rsidP="00D91907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Defunct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: Something that no longer works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—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in this case </w:t>
      </w:r>
      <w:r>
        <w:rPr>
          <w:rFonts w:asciiTheme="majorBidi" w:eastAsia="PMingLiU" w:hAnsiTheme="majorBidi" w:cstheme="majorBidi"/>
          <w:sz w:val="24"/>
          <w:szCs w:val="24"/>
          <w:lang w:eastAsia="zh-TW"/>
        </w:rPr>
        <w:t>referring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to a person who has died.</w:t>
      </w:r>
    </w:p>
    <w:p w:rsidR="00D91907" w:rsidRPr="00AD4E3E" w:rsidRDefault="00AD4E3E" w:rsidP="00D91907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P</w:t>
      </w:r>
      <w:r w:rsidR="00D91907" w:rsidRPr="00AD4E3E">
        <w:rPr>
          <w:rFonts w:asciiTheme="majorBidi" w:hAnsiTheme="majorBidi" w:cstheme="majorBidi"/>
          <w:b/>
          <w:bCs/>
          <w:sz w:val="24"/>
          <w:szCs w:val="24"/>
        </w:rPr>
        <w:t>ensive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: Thoughtful </w:t>
      </w:r>
    </w:p>
    <w:p w:rsidR="00AD4E3E" w:rsidRPr="00AD4E3E" w:rsidRDefault="00AD4E3E" w:rsidP="00D91907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Protracted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: Extended or </w:t>
      </w:r>
      <w:r>
        <w:rPr>
          <w:rFonts w:asciiTheme="majorBidi" w:eastAsia="PMingLiU" w:hAnsiTheme="majorBidi" w:cstheme="majorBidi"/>
          <w:sz w:val="24"/>
          <w:szCs w:val="24"/>
          <w:lang w:eastAsia="zh-TW"/>
        </w:rPr>
        <w:t>occurring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over a long period of time.</w:t>
      </w:r>
    </w:p>
    <w:p w:rsidR="00AD4E3E" w:rsidRPr="00AD4E3E" w:rsidRDefault="00AD4E3E" w:rsidP="00D91907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Adamant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: </w:t>
      </w:r>
      <w:proofErr w:type="gramStart"/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A</w:t>
      </w:r>
      <w:proofErr w:type="gramEnd"/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old-fashioned brand of cement.</w:t>
      </w:r>
    </w:p>
    <w:sectPr w:rsidR="00AD4E3E" w:rsidRPr="00AD4E3E" w:rsidSect="00851AA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7B8"/>
    <w:multiLevelType w:val="hybridMultilevel"/>
    <w:tmpl w:val="AA1EC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47B96"/>
    <w:multiLevelType w:val="hybridMultilevel"/>
    <w:tmpl w:val="1248B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03D6B"/>
    <w:multiLevelType w:val="hybridMultilevel"/>
    <w:tmpl w:val="442E29E4"/>
    <w:lvl w:ilvl="0" w:tplc="ACB8AC1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70D3E"/>
    <w:multiLevelType w:val="hybridMultilevel"/>
    <w:tmpl w:val="6F267312"/>
    <w:lvl w:ilvl="0" w:tplc="ACB8AC1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55585"/>
    <w:multiLevelType w:val="hybridMultilevel"/>
    <w:tmpl w:val="C99AD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361182"/>
    <w:multiLevelType w:val="hybridMultilevel"/>
    <w:tmpl w:val="D2189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73E73"/>
    <w:multiLevelType w:val="hybridMultilevel"/>
    <w:tmpl w:val="E050D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oNotTrackMoves/>
  <w:defaultTabStop w:val="720"/>
  <w:characterSpacingControl w:val="doNotCompress"/>
  <w:compat>
    <w:applyBreakingRules/>
    <w:useFELayout/>
  </w:compat>
  <w:rsids>
    <w:rsidRoot w:val="00933E25"/>
    <w:rsid w:val="00196370"/>
    <w:rsid w:val="001E07BA"/>
    <w:rsid w:val="0024386E"/>
    <w:rsid w:val="003104D2"/>
    <w:rsid w:val="00485A42"/>
    <w:rsid w:val="00491614"/>
    <w:rsid w:val="00551093"/>
    <w:rsid w:val="005C0084"/>
    <w:rsid w:val="00643F03"/>
    <w:rsid w:val="0068171D"/>
    <w:rsid w:val="00851AAB"/>
    <w:rsid w:val="008B2039"/>
    <w:rsid w:val="0093096A"/>
    <w:rsid w:val="00933E25"/>
    <w:rsid w:val="009F2023"/>
    <w:rsid w:val="00AD4E3E"/>
    <w:rsid w:val="00B8016F"/>
    <w:rsid w:val="00B95653"/>
    <w:rsid w:val="00D33277"/>
    <w:rsid w:val="00D91907"/>
    <w:rsid w:val="00D978DF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51AA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33E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63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171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craphound.com/?p=3409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899</Words>
  <Characters>5128</Characters>
  <Application>Microsoft Macintosh Word</Application>
  <DocSecurity>0</DocSecurity>
  <Lines>42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achertok</dc:creator>
  <cp:lastModifiedBy>Gayle Thieman</cp:lastModifiedBy>
  <cp:revision>3</cp:revision>
  <dcterms:created xsi:type="dcterms:W3CDTF">2011-08-13T17:12:00Z</dcterms:created>
  <dcterms:modified xsi:type="dcterms:W3CDTF">2011-08-13T17:19:00Z</dcterms:modified>
</cp:coreProperties>
</file>